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00" w:lineRule="exact"/>
        <w:textAlignment w:val="auto"/>
        <w:rPr>
          <w:rFonts w:ascii="黑体" w:eastAsia="黑体"/>
          <w:sz w:val="28"/>
          <w:szCs w:val="28"/>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南昌市工人文化宫</w:t>
      </w: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2023年单位预算</w:t>
      </w:r>
    </w:p>
    <w:p>
      <w:pPr>
        <w:keepNext w:val="0"/>
        <w:keepLines w:val="0"/>
        <w:pageBreakBefore w:val="0"/>
        <w:kinsoku/>
        <w:wordWrap/>
        <w:overflowPunct/>
        <w:topLinePunct w:val="0"/>
        <w:autoSpaceDE/>
        <w:autoSpaceDN/>
        <w:bidi w:val="0"/>
        <w:adjustRightInd/>
        <w:snapToGrid/>
        <w:spacing w:line="500" w:lineRule="exact"/>
        <w:jc w:val="center"/>
        <w:textAlignment w:val="auto"/>
        <w:rPr>
          <w:bCs/>
          <w:sz w:val="36"/>
          <w:szCs w:val="36"/>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黑体" w:eastAsia="黑体"/>
          <w:sz w:val="32"/>
          <w:szCs w:val="32"/>
        </w:rPr>
      </w:pPr>
      <w:r>
        <w:rPr>
          <w:rFonts w:hint="eastAsia" w:ascii="黑体" w:eastAsia="黑体"/>
          <w:sz w:val="32"/>
          <w:szCs w:val="32"/>
        </w:rPr>
        <w:t>目  录</w:t>
      </w:r>
    </w:p>
    <w:p>
      <w:pPr>
        <w:keepNext w:val="0"/>
        <w:keepLines w:val="0"/>
        <w:pageBreakBefore w:val="0"/>
        <w:kinsoku/>
        <w:wordWrap/>
        <w:overflowPunct/>
        <w:topLinePunct w:val="0"/>
        <w:autoSpaceDE/>
        <w:autoSpaceDN/>
        <w:bidi w:val="0"/>
        <w:adjustRightInd/>
        <w:snapToGrid/>
        <w:spacing w:line="500" w:lineRule="exact"/>
        <w:textAlignment w:val="auto"/>
        <w:rPr>
          <w:sz w:val="32"/>
          <w:szCs w:val="32"/>
        </w:rPr>
      </w:pPr>
    </w:p>
    <w:p>
      <w:pPr>
        <w:keepNext w:val="0"/>
        <w:keepLines w:val="0"/>
        <w:pageBreakBefore w:val="0"/>
        <w:widowControl/>
        <w:kinsoku/>
        <w:wordWrap/>
        <w:overflowPunct/>
        <w:topLinePunct w:val="0"/>
        <w:autoSpaceDE/>
        <w:autoSpaceDN/>
        <w:bidi w:val="0"/>
        <w:adjustRightInd/>
        <w:snapToGrid/>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第一部分  南昌市工人文化宫概况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一、单位主要职责</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Calibri" w:eastAsia="仿宋_GB2312" w:cs="宋体"/>
          <w:kern w:val="0"/>
          <w:sz w:val="28"/>
          <w:szCs w:val="28"/>
        </w:rPr>
      </w:pPr>
      <w:r>
        <w:rPr>
          <w:rFonts w:hint="eastAsia" w:ascii="仿宋_GB2312" w:hAnsi="Calibri" w:eastAsia="仿宋_GB2312" w:cs="宋体"/>
          <w:kern w:val="0"/>
          <w:sz w:val="28"/>
          <w:szCs w:val="28"/>
        </w:rPr>
        <w:t>二、单位2023年主要工作任务</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default" w:ascii="仿宋_GB2312" w:hAnsi="Calibri" w:eastAsia="仿宋_GB2312" w:cs="宋体"/>
          <w:kern w:val="0"/>
          <w:sz w:val="28"/>
          <w:szCs w:val="28"/>
          <w:lang w:val="en-US" w:eastAsia="zh-CN"/>
        </w:rPr>
      </w:pPr>
      <w:r>
        <w:rPr>
          <w:rFonts w:hint="eastAsia" w:ascii="仿宋_GB2312" w:hAnsi="Calibri" w:eastAsia="仿宋_GB2312" w:cs="宋体"/>
          <w:kern w:val="0"/>
          <w:sz w:val="28"/>
          <w:szCs w:val="28"/>
        </w:rPr>
        <w:t>三、</w:t>
      </w:r>
      <w:r>
        <w:rPr>
          <w:rFonts w:hint="eastAsia" w:ascii="仿宋_GB2312" w:hAnsi="Calibri" w:eastAsia="仿宋_GB2312" w:cs="宋体"/>
          <w:kern w:val="0"/>
          <w:sz w:val="28"/>
          <w:szCs w:val="28"/>
          <w:lang w:val="en-US" w:eastAsia="zh-CN"/>
        </w:rPr>
        <w:t>机构设置及人员情况</w:t>
      </w:r>
    </w:p>
    <w:p>
      <w:pPr>
        <w:keepNext w:val="0"/>
        <w:keepLines w:val="0"/>
        <w:pageBreakBefore w:val="0"/>
        <w:widowControl/>
        <w:kinsoku/>
        <w:wordWrap/>
        <w:overflowPunct/>
        <w:topLinePunct w:val="0"/>
        <w:autoSpaceDE/>
        <w:autoSpaceDN/>
        <w:bidi w:val="0"/>
        <w:adjustRightInd/>
        <w:snapToGrid/>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第</w:t>
      </w:r>
      <w:r>
        <w:rPr>
          <w:rFonts w:hint="eastAsia" w:ascii="仿宋_GB2312" w:eastAsia="仿宋_GB2312"/>
          <w:b/>
          <w:sz w:val="28"/>
          <w:szCs w:val="28"/>
          <w:lang w:val="en-US" w:eastAsia="zh-CN"/>
        </w:rPr>
        <w:t>二</w:t>
      </w:r>
      <w:r>
        <w:rPr>
          <w:rFonts w:hint="eastAsia" w:ascii="仿宋_GB2312" w:eastAsia="仿宋_GB2312"/>
          <w:b/>
          <w:sz w:val="28"/>
          <w:szCs w:val="28"/>
        </w:rPr>
        <w:t>部分  南昌市工人文化宫</w:t>
      </w:r>
      <w:r>
        <w:rPr>
          <w:rFonts w:hint="eastAsia" w:ascii="仿宋_GB2312" w:eastAsia="仿宋_GB2312"/>
          <w:b/>
          <w:spacing w:val="-4"/>
          <w:kern w:val="28"/>
          <w:sz w:val="28"/>
          <w:szCs w:val="28"/>
        </w:rPr>
        <w:t>2023</w:t>
      </w:r>
      <w:r>
        <w:rPr>
          <w:rFonts w:hint="eastAsia" w:ascii="仿宋_GB2312" w:eastAsia="仿宋_GB2312"/>
          <w:b/>
          <w:sz w:val="28"/>
          <w:szCs w:val="28"/>
        </w:rPr>
        <w:t>年单位预算表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一、《收支预算总表》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二、《单位收入总表》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三、《单位支出总表》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四、《财政拨款收支总表》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五、《一般公共预算支出表》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六、《一般公共预算基本支出表》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七、《</w:t>
      </w:r>
      <w:r>
        <w:rPr>
          <w:rFonts w:hint="eastAsia" w:ascii="仿宋_GB2312" w:eastAsia="仿宋_GB2312"/>
          <w:sz w:val="28"/>
          <w:szCs w:val="28"/>
          <w:lang w:val="en-US" w:eastAsia="zh-CN"/>
        </w:rPr>
        <w:t>财政拨款</w:t>
      </w:r>
      <w:r>
        <w:rPr>
          <w:rFonts w:hint="eastAsia" w:ascii="仿宋_GB2312" w:eastAsia="仿宋_GB2312"/>
          <w:sz w:val="28"/>
          <w:szCs w:val="28"/>
        </w:rPr>
        <w:t>“三公”经费支出表》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八、《政府性基金预算支出表》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九、《国有资本经营预算支出表》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十、《项目支出绩效目标表》</w:t>
      </w:r>
    </w:p>
    <w:p>
      <w:pPr>
        <w:keepNext w:val="0"/>
        <w:keepLines w:val="0"/>
        <w:pageBreakBefore w:val="0"/>
        <w:widowControl/>
        <w:kinsoku/>
        <w:wordWrap/>
        <w:overflowPunct/>
        <w:topLinePunct w:val="0"/>
        <w:autoSpaceDE/>
        <w:autoSpaceDN/>
        <w:bidi w:val="0"/>
        <w:adjustRightInd/>
        <w:snapToGrid/>
        <w:spacing w:line="500" w:lineRule="exact"/>
        <w:ind w:firstLine="546" w:firstLineChars="200"/>
        <w:textAlignment w:val="auto"/>
        <w:rPr>
          <w:rFonts w:ascii="仿宋_GB2312" w:eastAsia="仿宋_GB2312"/>
          <w:b/>
          <w:spacing w:val="-4"/>
          <w:kern w:val="28"/>
          <w:sz w:val="28"/>
          <w:szCs w:val="28"/>
        </w:rPr>
      </w:pPr>
      <w:r>
        <w:rPr>
          <w:rFonts w:hint="eastAsia" w:ascii="仿宋_GB2312" w:hAnsi="Calibri" w:eastAsia="仿宋_GB2312" w:cs="宋体"/>
          <w:b/>
          <w:spacing w:val="-4"/>
          <w:kern w:val="28"/>
          <w:sz w:val="28"/>
          <w:szCs w:val="28"/>
        </w:rPr>
        <w:t>第</w:t>
      </w:r>
      <w:r>
        <w:rPr>
          <w:rFonts w:hint="eastAsia" w:ascii="仿宋_GB2312" w:hAnsi="Calibri" w:eastAsia="仿宋_GB2312" w:cs="宋体"/>
          <w:b/>
          <w:spacing w:val="-4"/>
          <w:kern w:val="28"/>
          <w:sz w:val="28"/>
          <w:szCs w:val="28"/>
          <w:lang w:val="en-US" w:eastAsia="zh-CN"/>
        </w:rPr>
        <w:t>三</w:t>
      </w:r>
      <w:r>
        <w:rPr>
          <w:rFonts w:hint="eastAsia" w:ascii="仿宋_GB2312" w:hAnsi="Calibri" w:eastAsia="仿宋_GB2312" w:cs="宋体"/>
          <w:b/>
          <w:spacing w:val="-4"/>
          <w:kern w:val="28"/>
          <w:sz w:val="28"/>
          <w:szCs w:val="28"/>
        </w:rPr>
        <w:t>部分  南昌市工人文化宫</w:t>
      </w:r>
      <w:r>
        <w:rPr>
          <w:rFonts w:hint="eastAsia" w:ascii="仿宋_GB2312" w:eastAsia="仿宋_GB2312"/>
          <w:b/>
          <w:spacing w:val="-4"/>
          <w:kern w:val="28"/>
          <w:sz w:val="28"/>
          <w:szCs w:val="28"/>
        </w:rPr>
        <w:t>202</w:t>
      </w:r>
      <w:r>
        <w:rPr>
          <w:rFonts w:hint="eastAsia" w:ascii="仿宋_GB2312" w:eastAsia="仿宋_GB2312"/>
          <w:b/>
          <w:spacing w:val="-4"/>
          <w:kern w:val="28"/>
          <w:sz w:val="28"/>
          <w:szCs w:val="28"/>
          <w:lang w:val="en-US" w:eastAsia="zh-CN"/>
        </w:rPr>
        <w:t>3</w:t>
      </w:r>
      <w:r>
        <w:rPr>
          <w:rFonts w:hint="eastAsia" w:ascii="仿宋_GB2312" w:eastAsia="仿宋_GB2312"/>
          <w:b/>
          <w:spacing w:val="-4"/>
          <w:kern w:val="28"/>
          <w:sz w:val="28"/>
          <w:szCs w:val="28"/>
        </w:rPr>
        <w:t>年单位预算情况说明</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w:t>
      </w:r>
      <w:r>
        <w:rPr>
          <w:rFonts w:hint="eastAsia" w:ascii="仿宋_GB2312" w:eastAsia="仿宋_GB2312"/>
          <w:sz w:val="28"/>
          <w:szCs w:val="28"/>
          <w:lang w:val="en-US" w:eastAsia="zh-CN"/>
        </w:rPr>
        <w:t>2023年</w:t>
      </w:r>
      <w:r>
        <w:rPr>
          <w:rFonts w:hint="eastAsia" w:ascii="仿宋_GB2312" w:eastAsia="仿宋_GB2312"/>
          <w:sz w:val="28"/>
          <w:szCs w:val="28"/>
        </w:rPr>
        <w:t>单位预算收支情况说明</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pPr>
      <w:r>
        <w:rPr>
          <w:rFonts w:hint="eastAsia" w:ascii="仿宋_GB2312" w:hAnsi="Calibri" w:eastAsia="仿宋_GB2312" w:cs="宋体"/>
          <w:kern w:val="0"/>
          <w:sz w:val="28"/>
          <w:szCs w:val="28"/>
        </w:rPr>
        <w:t>二、</w:t>
      </w:r>
      <w:r>
        <w:rPr>
          <w:rFonts w:hint="eastAsia" w:ascii="仿宋_GB2312" w:hAnsi="Calibri" w:eastAsia="仿宋_GB2312" w:cs="宋体"/>
          <w:kern w:val="0"/>
          <w:sz w:val="28"/>
          <w:szCs w:val="28"/>
          <w:lang w:val="en-US" w:eastAsia="zh-CN"/>
        </w:rPr>
        <w:t>2023年</w:t>
      </w:r>
      <w:r>
        <w:rPr>
          <w:rFonts w:hint="eastAsia" w:ascii="仿宋_GB2312" w:eastAsia="仿宋_GB2312"/>
          <w:sz w:val="28"/>
          <w:szCs w:val="28"/>
        </w:rPr>
        <w:t>“三公”经费预算情况说明</w:t>
      </w:r>
    </w:p>
    <w:p>
      <w:pPr>
        <w:keepNext w:val="0"/>
        <w:keepLines w:val="0"/>
        <w:pageBreakBefore w:val="0"/>
        <w:widowControl/>
        <w:kinsoku/>
        <w:wordWrap/>
        <w:overflowPunct/>
        <w:topLinePunct w:val="0"/>
        <w:autoSpaceDE/>
        <w:autoSpaceDN/>
        <w:bidi w:val="0"/>
        <w:adjustRightInd/>
        <w:snapToGrid/>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第四部分  名词解释</w:t>
      </w: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方正小标宋简体" w:eastAsia="方正小标宋简体"/>
          <w:sz w:val="28"/>
          <w:szCs w:val="28"/>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第一部分  南昌市工人文化宫概况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黑体" w:eastAsia="黑体"/>
          <w:sz w:val="28"/>
          <w:szCs w:val="28"/>
        </w:rPr>
      </w:pPr>
      <w:r>
        <w:rPr>
          <w:rFonts w:hint="eastAsia" w:ascii="黑体" w:eastAsia="黑体"/>
          <w:sz w:val="28"/>
          <w:szCs w:val="28"/>
        </w:rPr>
        <w:t>一、单位主要职责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南昌市工人文化宫</w:t>
      </w:r>
      <w:r>
        <w:rPr>
          <w:rFonts w:hint="eastAsia" w:ascii="仿宋_GB2312" w:hAnsi="仿宋_GB2312" w:eastAsia="仿宋_GB2312" w:cs="仿宋_GB2312"/>
          <w:sz w:val="28"/>
          <w:szCs w:val="28"/>
          <w:lang w:val="en-US" w:eastAsia="zh-CN"/>
        </w:rPr>
        <w:t>是南昌市总工会下属单位，</w:t>
      </w:r>
      <w:r>
        <w:rPr>
          <w:rFonts w:hint="eastAsia" w:ascii="仿宋_GB2312" w:hAnsi="仿宋_GB2312" w:eastAsia="仿宋_GB2312" w:cs="仿宋_GB2312"/>
          <w:sz w:val="28"/>
          <w:szCs w:val="28"/>
        </w:rPr>
        <w:t>主要职责是：坚持为职工服务，为工运事业服务的宗旨，把广泛开展职工文化活动，提高职工素质作为主要目标，</w:t>
      </w:r>
      <w:r>
        <w:rPr>
          <w:rFonts w:hint="eastAsia" w:ascii="仿宋_GB2312" w:hAnsi="仿宋_GB2312" w:eastAsia="仿宋_GB2312" w:cs="仿宋_GB2312"/>
          <w:sz w:val="28"/>
          <w:szCs w:val="28"/>
          <w:lang w:val="en-US" w:eastAsia="zh-CN"/>
        </w:rPr>
        <w:t>面向全市职工群众开展社会公益性文化、体育、文艺、教育等活动，着力满足全市职工群众的精神文化需求。</w:t>
      </w:r>
      <w:r>
        <w:rPr>
          <w:rFonts w:hint="eastAsia" w:ascii="仿宋_GB2312" w:hAnsi="仿宋_GB2312" w:eastAsia="仿宋_GB2312" w:cs="仿宋_GB2312"/>
          <w:sz w:val="28"/>
          <w:szCs w:val="28"/>
        </w:rPr>
        <w:t>成为我市广大职工群众的“学校和乐园”。</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黑体" w:eastAsia="黑体"/>
          <w:sz w:val="28"/>
          <w:szCs w:val="28"/>
        </w:rPr>
      </w:pPr>
      <w:r>
        <w:rPr>
          <w:rFonts w:hint="eastAsia" w:ascii="黑体" w:eastAsia="黑体"/>
          <w:sz w:val="28"/>
          <w:szCs w:val="28"/>
        </w:rPr>
        <w:t>二、单位2023年主要工作任务</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南昌市工人文化宫2023年的主要工作任务是：</w:t>
      </w:r>
    </w:p>
    <w:p>
      <w:pPr>
        <w:keepNext w:val="0"/>
        <w:keepLines w:val="0"/>
        <w:pageBreakBefore w:val="0"/>
        <w:tabs>
          <w:tab w:val="left" w:pos="2240"/>
        </w:tabs>
        <w:kinsoku/>
        <w:wordWrap/>
        <w:overflowPunct/>
        <w:topLinePunct w:val="0"/>
        <w:autoSpaceDE/>
        <w:autoSpaceDN/>
        <w:bidi w:val="0"/>
        <w:adjustRightInd/>
        <w:snapToGrid/>
        <w:spacing w:line="500" w:lineRule="exact"/>
        <w:ind w:firstLine="562" w:firstLineChars="200"/>
        <w:textAlignment w:val="auto"/>
        <w:rPr>
          <w:rFonts w:ascii="仿宋_GB2312" w:eastAsia="仿宋_GB2312" w:cs="仿宋_GB2312"/>
          <w:b/>
          <w:bCs/>
          <w:sz w:val="28"/>
          <w:szCs w:val="28"/>
        </w:rPr>
      </w:pPr>
      <w:r>
        <w:rPr>
          <w:rFonts w:hint="eastAsia" w:ascii="仿宋_GB2312" w:eastAsia="仿宋_GB2312" w:cs="仿宋_GB2312"/>
          <w:b/>
          <w:bCs/>
          <w:sz w:val="28"/>
          <w:szCs w:val="28"/>
        </w:rPr>
        <w:t>（一）</w:t>
      </w:r>
      <w:r>
        <w:rPr>
          <w:rFonts w:ascii="仿宋_GB2312" w:eastAsia="仿宋_GB2312" w:cs="仿宋_GB2312"/>
          <w:b/>
          <w:bCs/>
          <w:sz w:val="28"/>
          <w:szCs w:val="28"/>
        </w:rPr>
        <w:t>20</w:t>
      </w:r>
      <w:r>
        <w:rPr>
          <w:rFonts w:hint="eastAsia" w:ascii="仿宋_GB2312" w:eastAsia="仿宋_GB2312" w:cs="仿宋_GB2312"/>
          <w:b/>
          <w:bCs/>
          <w:sz w:val="28"/>
          <w:szCs w:val="28"/>
        </w:rPr>
        <w:t>23年市工人文化宫工作总体工作思路是：</w:t>
      </w:r>
    </w:p>
    <w:p>
      <w:pPr>
        <w:keepNext w:val="0"/>
        <w:keepLines w:val="0"/>
        <w:pageBreakBefore w:val="0"/>
        <w:tabs>
          <w:tab w:val="left" w:pos="2240"/>
        </w:tabs>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eastAsia="仿宋_GB2312"/>
          <w:sz w:val="28"/>
          <w:szCs w:val="28"/>
        </w:rPr>
        <w:t>学习贯彻习近平总书记在庆祝中国共产党成立100周年大会上的重要讲话精神，</w:t>
      </w:r>
      <w:r>
        <w:rPr>
          <w:rFonts w:hint="eastAsia" w:ascii="仿宋_GB2312" w:hAnsi="仿宋_GB2312" w:eastAsia="仿宋_GB2312" w:cs="仿宋_GB2312"/>
          <w:sz w:val="28"/>
          <w:szCs w:val="28"/>
        </w:rPr>
        <w:t>认真学习贯彻十九届五中、六中全会精神和二十大报告，贯彻落实《江西省总工会关于推动全省工人文化宫实现高质量发展的意见》精神。推进服务阵地建设，做强工人文化宫，推动线上线下服务阵地高度融合。</w:t>
      </w:r>
      <w:r>
        <w:rPr>
          <w:rFonts w:hint="eastAsia" w:ascii="仿宋_GB2312" w:eastAsia="仿宋_GB2312" w:cs="仿宋_GB2312"/>
          <w:sz w:val="28"/>
          <w:szCs w:val="28"/>
        </w:rPr>
        <w:t>坚持为职工服务、为工运事业服务、为中国特色社会主义文化建设服务的宗旨，</w:t>
      </w:r>
      <w:r>
        <w:rPr>
          <w:rFonts w:hint="eastAsia" w:ascii="仿宋_GB2312" w:hAnsi="仿宋_GB2312" w:eastAsia="仿宋_GB2312" w:cs="仿宋_GB2312"/>
          <w:sz w:val="28"/>
          <w:szCs w:val="28"/>
        </w:rPr>
        <w:t>工人文化宫将遵循以下四个原则开展职工文化建设工作。</w:t>
      </w:r>
      <w:r>
        <w:rPr>
          <w:rFonts w:hint="eastAsia" w:ascii="仿宋_GB2312" w:hAnsi="仿宋_GB2312" w:eastAsia="仿宋_GB2312" w:cs="仿宋_GB2312"/>
          <w:b/>
          <w:bCs/>
          <w:sz w:val="28"/>
          <w:szCs w:val="28"/>
        </w:rPr>
        <w:t>一是坚持党的领导。</w:t>
      </w:r>
      <w:r>
        <w:rPr>
          <w:rFonts w:hint="eastAsia" w:ascii="仿宋_GB2312" w:hAnsi="仿宋_GB2312" w:eastAsia="仿宋_GB2312" w:cs="仿宋_GB2312"/>
          <w:sz w:val="28"/>
          <w:szCs w:val="28"/>
        </w:rPr>
        <w:t>在市总党组的正确领导下，充分发挥总支部战斗堡垒作用，加强对职工文化建设的政治领导、思想领导、组织领导。</w:t>
      </w:r>
      <w:r>
        <w:rPr>
          <w:rFonts w:hint="eastAsia" w:ascii="仿宋_GB2312" w:hAnsi="仿宋_GB2312" w:eastAsia="仿宋_GB2312" w:cs="仿宋_GB2312"/>
          <w:b/>
          <w:bCs/>
          <w:sz w:val="28"/>
          <w:szCs w:val="28"/>
        </w:rPr>
        <w:t>二是坚持正确导向。</w:t>
      </w:r>
      <w:r>
        <w:rPr>
          <w:rFonts w:hint="eastAsia" w:ascii="仿宋_GB2312" w:hAnsi="仿宋_GB2312" w:eastAsia="仿宋_GB2312" w:cs="仿宋_GB2312"/>
          <w:sz w:val="28"/>
          <w:szCs w:val="28"/>
        </w:rPr>
        <w:t xml:space="preserve">职工文化建设必须始终把坚持正确方向、价值取向和艺术导向放在首位,充分发挥思想政治引领作用,促进广大职工在理想信念、价值理念、道德观念上紧紧团结在一起。 </w:t>
      </w:r>
      <w:r>
        <w:rPr>
          <w:rFonts w:hint="eastAsia" w:ascii="仿宋_GB2312" w:hAnsi="仿宋_GB2312" w:eastAsia="仿宋_GB2312" w:cs="仿宋_GB2312"/>
          <w:b/>
          <w:bCs/>
          <w:sz w:val="28"/>
          <w:szCs w:val="28"/>
        </w:rPr>
        <w:t>三是坚持公益方向。</w:t>
      </w:r>
      <w:r>
        <w:rPr>
          <w:rFonts w:hint="eastAsia" w:ascii="仿宋_GB2312" w:hAnsi="仿宋_GB2312" w:eastAsia="仿宋_GB2312" w:cs="仿宋_GB2312"/>
          <w:sz w:val="28"/>
          <w:szCs w:val="28"/>
        </w:rPr>
        <w:t>工人文化宫是弘扬社会主义先进文化的重要阵地，是工会组织维护职工精神文化权益的重要载体，是职工群众学习知识、培养才干，进行文化活动的重要场所，要始终坚持把社会效益放在首位。</w:t>
      </w:r>
      <w:r>
        <w:rPr>
          <w:rFonts w:hint="eastAsia" w:ascii="仿宋_GB2312" w:hAnsi="仿宋_GB2312" w:eastAsia="仿宋_GB2312" w:cs="仿宋_GB2312"/>
          <w:b/>
          <w:bCs/>
          <w:sz w:val="28"/>
          <w:szCs w:val="28"/>
        </w:rPr>
        <w:t>四是坚持改革创新。</w:t>
      </w:r>
      <w:r>
        <w:rPr>
          <w:rFonts w:hint="eastAsia" w:ascii="仿宋_GB2312" w:hAnsi="仿宋_GB2312" w:eastAsia="仿宋_GB2312" w:cs="仿宋_GB2312"/>
          <w:sz w:val="28"/>
          <w:szCs w:val="28"/>
        </w:rPr>
        <w:t>适应新时代的发展和要求,充分运用互联网技术,推进职工文化建设理念思路、内容形式、方法手段改革创新,提升职工文化感召力和影响力。</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eastAsia="仿宋_GB2312"/>
          <w:bCs/>
          <w:sz w:val="28"/>
          <w:szCs w:val="28"/>
        </w:rPr>
        <w:t>积极整合社会资源，做优做强职工文化服务主业。</w:t>
      </w:r>
      <w:r>
        <w:rPr>
          <w:rFonts w:hint="eastAsia" w:ascii="仿宋_GB2312" w:eastAsia="仿宋_GB2312"/>
          <w:sz w:val="28"/>
          <w:szCs w:val="28"/>
        </w:rPr>
        <w:t>要坚持“突出公益、聚焦主业、自主经营、依法监管”的要求，通过宫宫联合、宫校结合、宫企融合、宫协联办等多种形式，通过购买服务的方式吸引专业的社会组织和管理团队参与工人文化宫的服务管理，融入工人文化宫公共文化服务过程，促进工人文化宫的高质量发展。要巩固工人文化宫清理整改成果，量化工作任务，健全目标考核机制；不断创新活动方式，积极组织引导开展丰富多彩的职工文化体育活动，继续开展职工文化艺术培训，不断满足职工群众对美好生活的需求。在即将创建成立的“江西工人文化宫联盟”中彰显省会担当，发挥积极作用。</w:t>
      </w:r>
      <w:r>
        <w:rPr>
          <w:rFonts w:hint="eastAsia" w:ascii="仿宋_GB2312" w:hAnsi="仿宋_GB2312" w:eastAsia="仿宋_GB2312" w:cs="仿宋_GB2312"/>
          <w:sz w:val="28"/>
          <w:szCs w:val="28"/>
        </w:rPr>
        <w:t xml:space="preserve">积极配合市总改造提升“培训中心”，规划打造“文化中心”，盘活利用“文体中心”工作，并依托“三个中心”做到“天天有活动、周周有培训、月月有安排”，努力打造“四有”工人文化宫，做到工人文化宫有阵地、工人文化宫里有工人、工人文化宫里有文化、工人文化宫里有活动，真正在全市工人文化宫中发挥示范引领作用。 </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_GB2312" w:hAnsi="仿宋_GB2312" w:eastAsia="仿宋_GB2312" w:cs="仿宋_GB2312"/>
          <w:sz w:val="28"/>
          <w:szCs w:val="28"/>
        </w:rPr>
      </w:pPr>
      <w:r>
        <w:rPr>
          <w:rFonts w:hint="eastAsia" w:ascii="仿宋_GB2312" w:hAnsi="楷体" w:eastAsia="仿宋_GB2312" w:cs="楷体"/>
          <w:b/>
          <w:bCs/>
          <w:sz w:val="28"/>
          <w:szCs w:val="28"/>
        </w:rPr>
        <w:t>(二)202</w:t>
      </w:r>
      <w:r>
        <w:rPr>
          <w:rFonts w:hint="eastAsia" w:ascii="仿宋_GB2312" w:hAnsi="楷体" w:eastAsia="仿宋_GB2312" w:cs="楷体"/>
          <w:b/>
          <w:bCs/>
          <w:sz w:val="28"/>
          <w:szCs w:val="28"/>
          <w:lang w:val="en-US" w:eastAsia="zh-CN"/>
        </w:rPr>
        <w:t>3</w:t>
      </w:r>
      <w:r>
        <w:rPr>
          <w:rFonts w:hint="eastAsia" w:ascii="仿宋_GB2312" w:hAnsi="楷体" w:eastAsia="仿宋_GB2312" w:cs="楷体"/>
          <w:b/>
          <w:bCs/>
          <w:sz w:val="28"/>
          <w:szCs w:val="28"/>
        </w:rPr>
        <w:t>年主要活动安排。</w:t>
      </w:r>
    </w:p>
    <w:p>
      <w:pPr>
        <w:pStyle w:val="8"/>
        <w:keepNext w:val="0"/>
        <w:keepLines w:val="0"/>
        <w:pageBreakBefore w:val="0"/>
        <w:kinsoku/>
        <w:wordWrap/>
        <w:overflowPunct/>
        <w:topLinePunct w:val="0"/>
        <w:autoSpaceDE/>
        <w:autoSpaceDN/>
        <w:bidi w:val="0"/>
        <w:adjustRightInd/>
        <w:snapToGrid/>
        <w:spacing w:line="500" w:lineRule="exact"/>
        <w:ind w:left="0" w:leftChars="0" w:firstLine="560"/>
        <w:textAlignment w:val="auto"/>
        <w:rPr>
          <w:rFonts w:ascii="仿宋_GB2312" w:hAnsi="仿宋_GB2312" w:eastAsia="仿宋_GB2312" w:cs="仿宋_GB2312"/>
          <w:sz w:val="28"/>
          <w:szCs w:val="28"/>
          <w:lang w:val="zh-CN"/>
        </w:rPr>
      </w:pPr>
      <w:r>
        <w:rPr>
          <w:rFonts w:hint="eastAsia" w:ascii="仿宋_GB2312" w:hAnsi="仿宋_GB2312" w:eastAsia="仿宋_GB2312" w:cs="仿宋_GB2312"/>
          <w:sz w:val="28"/>
          <w:szCs w:val="28"/>
        </w:rPr>
        <w:t>1.组织“迎新春 送祝福”赠送春联活动，参与活动职工人数1600人；</w:t>
      </w:r>
    </w:p>
    <w:p>
      <w:pPr>
        <w:pStyle w:val="8"/>
        <w:keepNext w:val="0"/>
        <w:keepLines w:val="0"/>
        <w:pageBreakBefore w:val="0"/>
        <w:kinsoku/>
        <w:wordWrap/>
        <w:overflowPunct/>
        <w:topLinePunct w:val="0"/>
        <w:autoSpaceDE/>
        <w:autoSpaceDN/>
        <w:bidi w:val="0"/>
        <w:adjustRightInd/>
        <w:snapToGrid/>
        <w:spacing w:line="500" w:lineRule="exact"/>
        <w:ind w:left="0" w:leftChars="0" w:firstLine="56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2.组织“庆元宵 猜灯谜”群众性灯谜活动，参与活动职工人数2000人；</w:t>
      </w:r>
    </w:p>
    <w:p>
      <w:pPr>
        <w:pStyle w:val="8"/>
        <w:keepNext w:val="0"/>
        <w:keepLines w:val="0"/>
        <w:pageBreakBefore w:val="0"/>
        <w:kinsoku/>
        <w:wordWrap/>
        <w:overflowPunct/>
        <w:topLinePunct w:val="0"/>
        <w:autoSpaceDE/>
        <w:autoSpaceDN/>
        <w:bidi w:val="0"/>
        <w:adjustRightInd/>
        <w:snapToGrid/>
        <w:spacing w:line="500" w:lineRule="exact"/>
        <w:ind w:left="0" w:leftChars="0" w:firstLine="56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3.开展“爱在工会 四季有约”职工文化艺术体育培训，参与活动职工人数3000人；</w:t>
      </w:r>
    </w:p>
    <w:p>
      <w:pPr>
        <w:pStyle w:val="8"/>
        <w:keepNext w:val="0"/>
        <w:keepLines w:val="0"/>
        <w:pageBreakBefore w:val="0"/>
        <w:kinsoku/>
        <w:wordWrap/>
        <w:overflowPunct/>
        <w:topLinePunct w:val="0"/>
        <w:autoSpaceDE/>
        <w:autoSpaceDN/>
        <w:bidi w:val="0"/>
        <w:adjustRightInd/>
        <w:snapToGrid/>
        <w:spacing w:line="500" w:lineRule="exact"/>
        <w:ind w:left="0" w:leftChars="0" w:firstLine="560"/>
        <w:textAlignment w:val="auto"/>
      </w:pPr>
      <w:r>
        <w:rPr>
          <w:rFonts w:hint="eastAsia" w:ascii="仿宋_GB2312" w:hAnsi="仿宋_GB2312" w:eastAsia="仿宋_GB2312" w:cs="仿宋_GB2312"/>
          <w:sz w:val="28"/>
          <w:szCs w:val="28"/>
        </w:rPr>
        <w:t>4.承办江西工人文化宫大联盟组织开展的活动，组队参加全总、省总组织的各项职工文体比赛。</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黑体" w:eastAsia="黑体"/>
          <w:sz w:val="28"/>
          <w:szCs w:val="28"/>
          <w:lang w:val="en-US" w:eastAsia="zh-CN"/>
        </w:rPr>
      </w:pPr>
      <w:r>
        <w:rPr>
          <w:rFonts w:hint="eastAsia" w:ascii="黑体" w:eastAsia="黑体"/>
          <w:sz w:val="28"/>
          <w:szCs w:val="28"/>
        </w:rPr>
        <w:t>三、</w:t>
      </w:r>
      <w:r>
        <w:rPr>
          <w:rFonts w:hint="eastAsia" w:ascii="黑体" w:eastAsia="黑体"/>
          <w:sz w:val="28"/>
          <w:szCs w:val="28"/>
          <w:lang w:val="en-US" w:eastAsia="zh-CN"/>
        </w:rPr>
        <w:t>机构设置及人员情况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2023年</w:t>
      </w:r>
      <w:r>
        <w:rPr>
          <w:rFonts w:hint="eastAsia" w:ascii="仿宋_GB2312" w:eastAsia="仿宋_GB2312"/>
          <w:sz w:val="28"/>
          <w:szCs w:val="28"/>
        </w:rPr>
        <w:t>南昌市工人文化宫</w:t>
      </w:r>
      <w:r>
        <w:rPr>
          <w:rFonts w:hint="eastAsia" w:ascii="仿宋_GB2312" w:eastAsia="仿宋_GB2312"/>
          <w:sz w:val="28"/>
          <w:szCs w:val="28"/>
          <w:lang w:val="en-US" w:eastAsia="zh-CN"/>
        </w:rPr>
        <w:t>内设科室7个，包括办公室、财务科、宣教科、文体科、物业科、保卫科、经营科。</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编制人数82人，其中：部分补助事业编制82人</w:t>
      </w:r>
      <w:r>
        <w:rPr>
          <w:rFonts w:hint="eastAsia" w:ascii="仿宋_GB2312" w:eastAsia="仿宋_GB2312"/>
          <w:sz w:val="28"/>
          <w:szCs w:val="28"/>
          <w:lang w:eastAsia="zh-CN"/>
        </w:rPr>
        <w:t>。</w:t>
      </w:r>
      <w:r>
        <w:rPr>
          <w:rFonts w:hint="eastAsia" w:ascii="仿宋_GB2312" w:eastAsia="仿宋_GB2312"/>
          <w:sz w:val="28"/>
          <w:szCs w:val="28"/>
        </w:rPr>
        <w:t>实有人数135人，其中：在职人数</w:t>
      </w:r>
      <w:r>
        <w:rPr>
          <w:rFonts w:hint="eastAsia" w:ascii="仿宋_GB2312" w:eastAsia="仿宋_GB2312"/>
          <w:sz w:val="28"/>
          <w:szCs w:val="28"/>
          <w:lang w:val="en-US" w:eastAsia="zh-CN"/>
        </w:rPr>
        <w:t>小计</w:t>
      </w:r>
      <w:r>
        <w:rPr>
          <w:rFonts w:hint="eastAsia" w:ascii="仿宋_GB2312" w:eastAsia="仿宋_GB2312"/>
          <w:sz w:val="28"/>
          <w:szCs w:val="28"/>
        </w:rPr>
        <w:t>47人</w:t>
      </w:r>
      <w:r>
        <w:rPr>
          <w:rFonts w:hint="eastAsia" w:ascii="仿宋_GB2312" w:eastAsia="仿宋_GB2312"/>
          <w:sz w:val="28"/>
          <w:szCs w:val="28"/>
          <w:lang w:eastAsia="zh-CN"/>
        </w:rPr>
        <w:t>，</w:t>
      </w:r>
      <w:r>
        <w:rPr>
          <w:rFonts w:hint="eastAsia" w:ascii="仿宋_GB2312" w:eastAsia="仿宋_GB2312"/>
          <w:sz w:val="28"/>
          <w:szCs w:val="28"/>
          <w:lang w:val="en-US" w:eastAsia="zh-CN"/>
        </w:rPr>
        <w:t>包括</w:t>
      </w:r>
      <w:r>
        <w:rPr>
          <w:rFonts w:hint="eastAsia" w:ascii="仿宋_GB2312" w:eastAsia="仿宋_GB2312"/>
          <w:sz w:val="28"/>
          <w:szCs w:val="28"/>
        </w:rPr>
        <w:t>部分补助事业</w:t>
      </w:r>
      <w:r>
        <w:rPr>
          <w:rFonts w:hint="eastAsia" w:ascii="仿宋_GB2312" w:eastAsia="仿宋_GB2312"/>
          <w:sz w:val="28"/>
          <w:szCs w:val="28"/>
          <w:lang w:val="en-US" w:eastAsia="zh-CN"/>
        </w:rPr>
        <w:t>人员47</w:t>
      </w:r>
      <w:r>
        <w:rPr>
          <w:rFonts w:hint="eastAsia" w:ascii="仿宋_GB2312" w:eastAsia="仿宋_GB2312"/>
          <w:sz w:val="28"/>
          <w:szCs w:val="28"/>
        </w:rPr>
        <w:t>人；退休人员</w:t>
      </w:r>
      <w:r>
        <w:rPr>
          <w:rFonts w:hint="eastAsia" w:ascii="仿宋_GB2312" w:eastAsia="仿宋_GB2312"/>
          <w:sz w:val="28"/>
          <w:szCs w:val="28"/>
          <w:lang w:val="en-US" w:eastAsia="zh-CN"/>
        </w:rPr>
        <w:t>小计</w:t>
      </w:r>
      <w:r>
        <w:rPr>
          <w:rFonts w:hint="eastAsia" w:ascii="仿宋_GB2312" w:eastAsia="仿宋_GB2312"/>
          <w:sz w:val="28"/>
          <w:szCs w:val="28"/>
        </w:rPr>
        <w:t>88人。</w:t>
      </w:r>
    </w:p>
    <w:p>
      <w:pPr>
        <w:pStyle w:val="8"/>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w:t>
      </w:r>
      <w:r>
        <w:rPr>
          <w:rFonts w:hint="eastAsia" w:ascii="方正小标宋简体" w:eastAsia="方正小标宋简体"/>
          <w:sz w:val="28"/>
          <w:szCs w:val="28"/>
          <w:lang w:val="en-US" w:eastAsia="zh-CN"/>
        </w:rPr>
        <w:t>二</w:t>
      </w:r>
      <w:r>
        <w:rPr>
          <w:rFonts w:hint="eastAsia" w:ascii="方正小标宋简体" w:eastAsia="方正小标宋简体"/>
          <w:sz w:val="28"/>
          <w:szCs w:val="28"/>
        </w:rPr>
        <w:t>部分  南昌市工人文化宫2023年单位预算表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一、《收支预算总表》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二、《单位收入总表》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三、《单位支出总表》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eastAsia="仿宋_GB2312"/>
          <w:sz w:val="28"/>
          <w:szCs w:val="28"/>
        </w:rPr>
        <w:t>四、《财政</w:t>
      </w:r>
      <w:r>
        <w:rPr>
          <w:rFonts w:hint="eastAsia" w:ascii="仿宋_GB2312" w:hAnsi="仿宋_GB2312" w:eastAsia="仿宋_GB2312" w:cs="仿宋_GB2312"/>
          <w:sz w:val="28"/>
          <w:szCs w:val="28"/>
        </w:rPr>
        <w:t>拨款收支总表》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六、《一般公共预算基本支出表》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七、《</w:t>
      </w:r>
      <w:r>
        <w:rPr>
          <w:rFonts w:hint="eastAsia" w:ascii="仿宋_GB2312" w:hAnsi="仿宋_GB2312" w:eastAsia="仿宋_GB2312" w:cs="仿宋_GB2312"/>
          <w:sz w:val="28"/>
          <w:szCs w:val="28"/>
          <w:lang w:val="en-US" w:eastAsia="zh-CN"/>
        </w:rPr>
        <w:t>财政拨款</w:t>
      </w:r>
      <w:r>
        <w:rPr>
          <w:rFonts w:hint="eastAsia" w:ascii="仿宋_GB2312" w:hAnsi="仿宋_GB2312" w:eastAsia="仿宋_GB2312" w:cs="仿宋_GB2312"/>
          <w:sz w:val="28"/>
          <w:szCs w:val="28"/>
        </w:rPr>
        <w:t>“三公”经费支出表》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八、《政府性基金预算支出表》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九、《国有资本经营预算支出表》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十、《项目支出绩效目标表》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（注：①由于本说明中数据四舍五入原因，部分汇总数据与分项加总之和可能存在尾差；②表格详见附件，若其中某张表为空表或表中数据为0，则说明没有相关收支预算安排。）</w:t>
      </w:r>
    </w:p>
    <w:p>
      <w:pPr>
        <w:pStyle w:val="8"/>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w:t>
      </w:r>
      <w:r>
        <w:rPr>
          <w:rFonts w:hint="eastAsia" w:ascii="方正小标宋简体" w:eastAsia="方正小标宋简体"/>
          <w:sz w:val="28"/>
          <w:szCs w:val="28"/>
          <w:lang w:val="en-US" w:eastAsia="zh-CN"/>
        </w:rPr>
        <w:t>三</w:t>
      </w:r>
      <w:r>
        <w:rPr>
          <w:rFonts w:hint="eastAsia" w:ascii="方正小标宋简体" w:eastAsia="方正小标宋简体"/>
          <w:sz w:val="28"/>
          <w:szCs w:val="28"/>
        </w:rPr>
        <w:t>部分  南昌市工人文化宫2023年单位预算情况说明</w:t>
      </w: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方正小标宋简体" w:eastAsia="方正小标宋简体"/>
          <w:sz w:val="28"/>
          <w:szCs w:val="28"/>
        </w:rPr>
      </w:pP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黑体" w:eastAsia="黑体"/>
          <w:sz w:val="28"/>
          <w:szCs w:val="28"/>
        </w:rPr>
      </w:pPr>
      <w:r>
        <w:rPr>
          <w:rFonts w:hint="eastAsia" w:ascii="黑体" w:eastAsia="黑体"/>
          <w:sz w:val="28"/>
          <w:szCs w:val="28"/>
        </w:rPr>
        <w:t>一、</w:t>
      </w:r>
      <w:r>
        <w:rPr>
          <w:rFonts w:hint="eastAsia" w:ascii="黑体" w:eastAsia="黑体"/>
          <w:sz w:val="28"/>
          <w:szCs w:val="28"/>
          <w:lang w:val="en-US" w:eastAsia="zh-CN"/>
        </w:rPr>
        <w:t>2023年</w:t>
      </w:r>
      <w:r>
        <w:rPr>
          <w:rFonts w:hint="eastAsia" w:ascii="黑体" w:eastAsia="黑体"/>
          <w:sz w:val="28"/>
          <w:szCs w:val="28"/>
        </w:rPr>
        <w:t>单位预算收支情况说明</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2023年南昌市工人文化宫收入预算总额为558.51万元，比上年减少442.85万元，下降44.2%，其中：财政拨款收入558.51万元，较上年预算安排减少442.85万元。</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2023年南昌市工人文化宫支出预算总额为558.51万元，比上年减少442.85万元，下降44.2%。</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其中：按支出项目类别划分：基本支出558.51万元，</w:t>
      </w:r>
      <w:r>
        <w:rPr>
          <w:rFonts w:hint="eastAsia" w:ascii="仿宋_GB2312" w:eastAsia="仿宋_GB2312"/>
          <w:sz w:val="28"/>
          <w:szCs w:val="28"/>
          <w:lang w:val="en-US" w:eastAsia="zh-CN"/>
        </w:rPr>
        <w:t>较上年预算安排减少442.85万元，</w:t>
      </w:r>
      <w:r>
        <w:rPr>
          <w:rFonts w:hint="eastAsia" w:ascii="仿宋_GB2312" w:eastAsia="仿宋_GB2312"/>
          <w:sz w:val="28"/>
          <w:szCs w:val="28"/>
        </w:rPr>
        <w:t>包括工资福利支出551.82万元、对个人和家庭的补助6.69万元。</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sz w:val="28"/>
          <w:szCs w:val="28"/>
          <w:highlight w:val="yellow"/>
          <w:lang w:eastAsia="zh-CN"/>
        </w:rPr>
      </w:pPr>
      <w:r>
        <w:rPr>
          <w:rFonts w:hint="eastAsia" w:ascii="仿宋_GB2312" w:eastAsia="仿宋_GB2312"/>
          <w:sz w:val="28"/>
          <w:szCs w:val="28"/>
        </w:rPr>
        <w:t>按支出功能科目划分：文化旅游体育与传媒支出348.84万元</w:t>
      </w:r>
      <w:r>
        <w:rPr>
          <w:rFonts w:hint="eastAsia" w:ascii="仿宋_GB2312" w:eastAsia="仿宋_GB2312"/>
          <w:sz w:val="28"/>
          <w:szCs w:val="28"/>
          <w:lang w:eastAsia="zh-CN"/>
        </w:rPr>
        <w:t>，</w:t>
      </w:r>
      <w:r>
        <w:rPr>
          <w:rFonts w:hint="eastAsia" w:ascii="仿宋_GB2312" w:eastAsia="仿宋_GB2312"/>
          <w:sz w:val="28"/>
          <w:szCs w:val="28"/>
          <w:lang w:val="en-US" w:eastAsia="zh-CN"/>
        </w:rPr>
        <w:t>较上年预算安排减少479.73万元；</w:t>
      </w:r>
      <w:r>
        <w:rPr>
          <w:rFonts w:hint="eastAsia" w:ascii="仿宋_GB2312" w:eastAsia="仿宋_GB2312"/>
          <w:sz w:val="28"/>
          <w:szCs w:val="28"/>
        </w:rPr>
        <w:t>社会保障和就业支出119.99万元</w:t>
      </w:r>
      <w:r>
        <w:rPr>
          <w:rFonts w:hint="eastAsia" w:ascii="仿宋_GB2312" w:eastAsia="仿宋_GB2312"/>
          <w:sz w:val="28"/>
          <w:szCs w:val="28"/>
          <w:lang w:eastAsia="zh-CN"/>
        </w:rPr>
        <w:t>，</w:t>
      </w:r>
      <w:r>
        <w:rPr>
          <w:rFonts w:hint="eastAsia" w:ascii="仿宋_GB2312" w:eastAsia="仿宋_GB2312"/>
          <w:sz w:val="28"/>
          <w:szCs w:val="28"/>
          <w:lang w:val="en-US" w:eastAsia="zh-CN"/>
        </w:rPr>
        <w:t>较上年预算安排增加41.84万元；</w:t>
      </w:r>
      <w:r>
        <w:rPr>
          <w:rFonts w:hint="eastAsia" w:ascii="仿宋_GB2312" w:eastAsia="仿宋_GB2312"/>
          <w:sz w:val="28"/>
          <w:szCs w:val="28"/>
        </w:rPr>
        <w:t>住房保障支出89.68万元</w:t>
      </w:r>
      <w:r>
        <w:rPr>
          <w:rFonts w:hint="eastAsia" w:ascii="仿宋_GB2312" w:eastAsia="仿宋_GB2312"/>
          <w:sz w:val="28"/>
          <w:szCs w:val="28"/>
          <w:lang w:eastAsia="zh-CN"/>
        </w:rPr>
        <w:t>，</w:t>
      </w:r>
      <w:r>
        <w:rPr>
          <w:rFonts w:hint="eastAsia" w:ascii="仿宋_GB2312" w:eastAsia="仿宋_GB2312"/>
          <w:sz w:val="28"/>
          <w:szCs w:val="28"/>
          <w:lang w:val="en-US" w:eastAsia="zh-CN"/>
        </w:rPr>
        <w:t>较上年预算安排减少4.96万元</w:t>
      </w:r>
      <w:r>
        <w:rPr>
          <w:rFonts w:hint="eastAsia" w:ascii="仿宋_GB2312" w:eastAsia="仿宋_GB2312"/>
          <w:sz w:val="28"/>
          <w:szCs w:val="28"/>
          <w:lang w:eastAsia="zh-CN"/>
        </w:rPr>
        <w:t>。</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按支出经济分类划分：工资福利支出551.82万元，</w:t>
      </w:r>
      <w:r>
        <w:rPr>
          <w:rFonts w:hint="eastAsia" w:ascii="仿宋_GB2312" w:eastAsia="仿宋_GB2312"/>
          <w:sz w:val="28"/>
          <w:szCs w:val="28"/>
          <w:lang w:val="en-US" w:eastAsia="zh-CN"/>
        </w:rPr>
        <w:t>较上年预算安排减少442.85万元</w:t>
      </w:r>
      <w:r>
        <w:rPr>
          <w:rFonts w:hint="eastAsia" w:ascii="仿宋_GB2312" w:eastAsia="仿宋_GB2312"/>
          <w:sz w:val="28"/>
          <w:szCs w:val="28"/>
        </w:rPr>
        <w:t>；对个人和家庭的补助支出6.69万元</w:t>
      </w:r>
      <w:r>
        <w:rPr>
          <w:rFonts w:hint="eastAsia" w:ascii="仿宋_GB2312" w:eastAsia="仿宋_GB2312"/>
          <w:sz w:val="28"/>
          <w:szCs w:val="28"/>
          <w:lang w:eastAsia="zh-CN"/>
        </w:rPr>
        <w:t>，</w:t>
      </w:r>
      <w:r>
        <w:rPr>
          <w:rFonts w:hint="eastAsia" w:ascii="仿宋_GB2312" w:eastAsia="仿宋_GB2312"/>
          <w:sz w:val="28"/>
          <w:szCs w:val="28"/>
          <w:lang w:val="en-US" w:eastAsia="zh-CN"/>
        </w:rPr>
        <w:t>较上年预算安排增加0.00万元</w:t>
      </w:r>
      <w:r>
        <w:rPr>
          <w:rFonts w:hint="eastAsia" w:ascii="仿宋_GB2312" w:eastAsia="仿宋_GB2312"/>
          <w:sz w:val="28"/>
          <w:szCs w:val="28"/>
        </w:rPr>
        <w:t>。</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（三）财政拨款支出情况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2023年南昌市工人文化宫财政拨款支出预算558.51万元，较上年减少442.85万元，下降44.2%。</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sz w:val="28"/>
          <w:szCs w:val="28"/>
          <w:highlight w:val="yellow"/>
          <w:lang w:eastAsia="zh-CN"/>
        </w:rPr>
      </w:pPr>
      <w:r>
        <w:rPr>
          <w:rFonts w:hint="eastAsia" w:ascii="仿宋_GB2312" w:eastAsia="仿宋_GB2312"/>
          <w:sz w:val="28"/>
          <w:szCs w:val="28"/>
          <w:lang w:val="en-US" w:eastAsia="zh-CN"/>
        </w:rPr>
        <w:t>按支出功能科目划分</w:t>
      </w:r>
      <w:r>
        <w:rPr>
          <w:rFonts w:hint="eastAsia" w:ascii="仿宋_GB2312" w:eastAsia="仿宋_GB2312"/>
          <w:sz w:val="28"/>
          <w:szCs w:val="28"/>
        </w:rPr>
        <w:t>：文化旅游体育与传媒支出348.84万元，</w:t>
      </w:r>
      <w:r>
        <w:rPr>
          <w:rFonts w:hint="eastAsia" w:ascii="仿宋_GB2312" w:eastAsia="仿宋_GB2312"/>
          <w:sz w:val="28"/>
          <w:szCs w:val="28"/>
          <w:lang w:val="en-US" w:eastAsia="zh-CN"/>
        </w:rPr>
        <w:t>较上年预算安排减少479.73万元；</w:t>
      </w:r>
      <w:r>
        <w:rPr>
          <w:rFonts w:hint="eastAsia" w:ascii="仿宋_GB2312" w:eastAsia="仿宋_GB2312"/>
          <w:sz w:val="28"/>
          <w:szCs w:val="28"/>
        </w:rPr>
        <w:t>社会保障和就业支出119.99万元</w:t>
      </w:r>
      <w:r>
        <w:rPr>
          <w:rFonts w:hint="eastAsia" w:ascii="仿宋_GB2312" w:eastAsia="仿宋_GB2312"/>
          <w:sz w:val="28"/>
          <w:szCs w:val="28"/>
          <w:lang w:eastAsia="zh-CN"/>
        </w:rPr>
        <w:t>，</w:t>
      </w:r>
      <w:r>
        <w:rPr>
          <w:rFonts w:hint="eastAsia" w:ascii="仿宋_GB2312" w:eastAsia="仿宋_GB2312"/>
          <w:sz w:val="28"/>
          <w:szCs w:val="28"/>
          <w:lang w:val="en-US" w:eastAsia="zh-CN"/>
        </w:rPr>
        <w:t>较上年预算安排增加41.84万元；</w:t>
      </w:r>
      <w:r>
        <w:rPr>
          <w:rFonts w:hint="eastAsia" w:ascii="仿宋_GB2312" w:eastAsia="仿宋_GB2312"/>
          <w:sz w:val="28"/>
          <w:szCs w:val="28"/>
        </w:rPr>
        <w:t>住房保障支出89.68万元</w:t>
      </w:r>
      <w:r>
        <w:rPr>
          <w:rFonts w:hint="eastAsia" w:ascii="仿宋_GB2312" w:eastAsia="仿宋_GB2312"/>
          <w:sz w:val="28"/>
          <w:szCs w:val="28"/>
          <w:lang w:eastAsia="zh-CN"/>
        </w:rPr>
        <w:t>，</w:t>
      </w:r>
      <w:r>
        <w:rPr>
          <w:rFonts w:hint="eastAsia" w:ascii="仿宋_GB2312" w:eastAsia="仿宋_GB2312"/>
          <w:sz w:val="28"/>
          <w:szCs w:val="28"/>
          <w:lang w:val="en-US" w:eastAsia="zh-CN"/>
        </w:rPr>
        <w:t>较上年预算安排减少4.96万元</w:t>
      </w:r>
      <w:r>
        <w:rPr>
          <w:rFonts w:hint="eastAsia" w:ascii="仿宋_GB2312" w:eastAsia="仿宋_GB2312"/>
          <w:sz w:val="28"/>
          <w:szCs w:val="28"/>
          <w:lang w:eastAsia="zh-CN"/>
        </w:rPr>
        <w:t>。</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按支出项目类别划分：基本支出558.51万元，</w:t>
      </w:r>
      <w:r>
        <w:rPr>
          <w:rFonts w:hint="eastAsia" w:ascii="仿宋_GB2312" w:eastAsia="仿宋_GB2312"/>
          <w:sz w:val="28"/>
          <w:szCs w:val="28"/>
          <w:lang w:val="en-US" w:eastAsia="zh-CN"/>
        </w:rPr>
        <w:t>较上年预算安排减少442.85万元，其中：</w:t>
      </w:r>
      <w:r>
        <w:rPr>
          <w:rFonts w:hint="eastAsia" w:ascii="仿宋_GB2312" w:eastAsia="仿宋_GB2312"/>
          <w:sz w:val="28"/>
          <w:szCs w:val="28"/>
        </w:rPr>
        <w:t>工资福利支出551.82万元、对个人和家庭的补助6.69万元。</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_GB2312" w:eastAsia="仿宋_GB2312"/>
          <w:sz w:val="28"/>
          <w:szCs w:val="28"/>
        </w:rPr>
      </w:pPr>
      <w:r>
        <w:rPr>
          <w:rFonts w:hint="eastAsia" w:ascii="楷体_GB2312" w:hAnsi="楷体_GB2312" w:eastAsia="楷体_GB2312" w:cs="楷体_GB2312"/>
          <w:b/>
          <w:sz w:val="28"/>
          <w:szCs w:val="28"/>
        </w:rPr>
        <w:t>（四）政府性基金情况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本单位没有政府性基金预算拨款安排的支出。</w:t>
      </w:r>
    </w:p>
    <w:p>
      <w:pPr>
        <w:keepNext w:val="0"/>
        <w:keepLines w:val="0"/>
        <w:pageBreakBefore w:val="0"/>
        <w:numPr>
          <w:ilvl w:val="0"/>
          <w:numId w:val="1"/>
        </w:numPr>
        <w:kinsoku/>
        <w:wordWrap/>
        <w:overflowPunct/>
        <w:topLinePunct w:val="0"/>
        <w:autoSpaceDE/>
        <w:autoSpaceDN/>
        <w:bidi w:val="0"/>
        <w:adjustRightInd/>
        <w:snapToGrid/>
        <w:spacing w:line="500" w:lineRule="exact"/>
        <w:ind w:firstLine="562" w:firstLineChars="200"/>
        <w:textAlignment w:val="auto"/>
        <w:rPr>
          <w:rFonts w:ascii="楷体_GB2312" w:hAnsi="楷体_GB2312" w:eastAsia="楷体_GB2312" w:cs="楷体_GB2312"/>
          <w:sz w:val="28"/>
          <w:szCs w:val="28"/>
        </w:rPr>
      </w:pPr>
      <w:r>
        <w:rPr>
          <w:rFonts w:hint="eastAsia" w:ascii="楷体_GB2312" w:hAnsi="楷体_GB2312" w:eastAsia="楷体_GB2312" w:cs="楷体_GB2312"/>
          <w:b/>
          <w:sz w:val="28"/>
          <w:szCs w:val="28"/>
        </w:rPr>
        <w:t>国有资本经营情况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本单位没有国有资本经营预算拨款安排的支出。</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（六）</w:t>
      </w:r>
      <w:bookmarkStart w:id="0" w:name="OLE_LINK4"/>
      <w:r>
        <w:rPr>
          <w:rFonts w:hint="eastAsia" w:ascii="楷体_GB2312" w:hAnsi="楷体_GB2312" w:eastAsia="楷体_GB2312" w:cs="楷体_GB2312"/>
          <w:b/>
          <w:sz w:val="28"/>
          <w:szCs w:val="28"/>
        </w:rPr>
        <w:t>机关运行经费</w:t>
      </w:r>
      <w:bookmarkEnd w:id="0"/>
      <w:r>
        <w:rPr>
          <w:rFonts w:hint="eastAsia" w:ascii="楷体_GB2312" w:hAnsi="楷体_GB2312" w:eastAsia="楷体_GB2312" w:cs="楷体_GB2312"/>
          <w:b/>
          <w:sz w:val="28"/>
          <w:szCs w:val="28"/>
        </w:rPr>
        <w:t>等重要情况说明</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本单位非行政参公单位，无机关运行经费。</w:t>
      </w:r>
      <w:r>
        <w:rPr>
          <w:rFonts w:ascii="仿宋_GB2312" w:eastAsia="仿宋_GB2312"/>
          <w:sz w:val="28"/>
          <w:szCs w:val="28"/>
        </w:rPr>
        <w:t xml:space="preserve"> </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（七）</w:t>
      </w:r>
      <w:r>
        <w:rPr>
          <w:rFonts w:hint="eastAsia" w:ascii="楷体_GB2312" w:hAnsi="楷体_GB2312" w:eastAsia="楷体_GB2312" w:cs="楷体_GB2312"/>
          <w:b/>
          <w:bCs/>
          <w:sz w:val="28"/>
          <w:szCs w:val="28"/>
        </w:rPr>
        <w:t>政府采购情况说明</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eastAsia="仿宋_GB2312"/>
          <w:b/>
          <w:sz w:val="28"/>
          <w:szCs w:val="28"/>
        </w:rPr>
      </w:pPr>
      <w:r>
        <w:rPr>
          <w:rFonts w:hint="eastAsia" w:ascii="仿宋_GB2312" w:eastAsia="仿宋_GB2312"/>
          <w:sz w:val="28"/>
          <w:szCs w:val="28"/>
        </w:rPr>
        <w:t>2023年我单位政府采购预算共安排0.00万元。其中，政府采购货物预算0.00万元，政府采购工程预算0.00万元，政府采购服务预算0.00万元。</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（八）</w:t>
      </w:r>
      <w:r>
        <w:rPr>
          <w:rFonts w:hint="eastAsia" w:ascii="楷体_GB2312" w:hAnsi="楷体_GB2312" w:eastAsia="楷体_GB2312" w:cs="楷体_GB2312"/>
          <w:b/>
          <w:bCs/>
          <w:sz w:val="28"/>
          <w:szCs w:val="28"/>
        </w:rPr>
        <w:t>国有资产占有使用情况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截止2022年</w:t>
      </w:r>
      <w:r>
        <w:rPr>
          <w:rFonts w:hint="eastAsia" w:ascii="仿宋_GB2312" w:eastAsia="仿宋_GB2312"/>
          <w:sz w:val="28"/>
          <w:szCs w:val="28"/>
          <w:lang w:val="en-US" w:eastAsia="zh-CN"/>
        </w:rPr>
        <w:t>7</w:t>
      </w:r>
      <w:r>
        <w:rPr>
          <w:rFonts w:hint="eastAsia" w:ascii="仿宋_GB2312" w:eastAsia="仿宋_GB2312"/>
          <w:sz w:val="28"/>
          <w:szCs w:val="28"/>
        </w:rPr>
        <w:t>月31日，</w:t>
      </w:r>
      <w:r>
        <w:rPr>
          <w:rFonts w:hint="eastAsia" w:ascii="仿宋_GB2312" w:eastAsia="仿宋_GB2312"/>
          <w:sz w:val="28"/>
          <w:szCs w:val="28"/>
          <w:highlight w:val="none"/>
        </w:rPr>
        <w:t>单位</w:t>
      </w:r>
      <w:r>
        <w:rPr>
          <w:rFonts w:hint="eastAsia" w:ascii="仿宋_GB2312" w:eastAsia="仿宋_GB2312"/>
          <w:sz w:val="28"/>
          <w:szCs w:val="28"/>
        </w:rPr>
        <w:t>共有车辆</w:t>
      </w:r>
      <w:r>
        <w:rPr>
          <w:rFonts w:hint="eastAsia" w:ascii="仿宋_GB2312" w:eastAsia="仿宋_GB2312"/>
          <w:sz w:val="28"/>
          <w:szCs w:val="28"/>
          <w:lang w:val="en-US" w:eastAsia="zh-CN"/>
        </w:rPr>
        <w:t>0</w:t>
      </w:r>
      <w:r>
        <w:rPr>
          <w:rFonts w:hint="eastAsia" w:ascii="仿宋_GB2312" w:eastAsia="仿宋_GB2312"/>
          <w:sz w:val="28"/>
          <w:szCs w:val="28"/>
        </w:rPr>
        <w:t>辆，其中，一般公务用车</w:t>
      </w:r>
      <w:r>
        <w:rPr>
          <w:rFonts w:hint="eastAsia" w:ascii="仿宋_GB2312" w:eastAsia="仿宋_GB2312"/>
          <w:sz w:val="28"/>
          <w:szCs w:val="28"/>
          <w:lang w:val="en-US" w:eastAsia="zh-CN"/>
        </w:rPr>
        <w:t>0</w:t>
      </w:r>
      <w:r>
        <w:rPr>
          <w:rFonts w:hint="eastAsia" w:ascii="仿宋_GB2312" w:eastAsia="仿宋_GB2312"/>
          <w:sz w:val="28"/>
          <w:szCs w:val="28"/>
        </w:rPr>
        <w:t>辆，执法执勤用车</w:t>
      </w:r>
      <w:r>
        <w:rPr>
          <w:rFonts w:hint="eastAsia" w:ascii="仿宋_GB2312" w:eastAsia="仿宋_GB2312"/>
          <w:sz w:val="28"/>
          <w:szCs w:val="28"/>
          <w:lang w:val="en-US" w:eastAsia="zh-CN"/>
        </w:rPr>
        <w:t>0</w:t>
      </w:r>
      <w:r>
        <w:rPr>
          <w:rFonts w:hint="eastAsia" w:ascii="仿宋_GB2312" w:eastAsia="仿宋_GB2312"/>
          <w:sz w:val="28"/>
          <w:szCs w:val="28"/>
        </w:rPr>
        <w:t>辆。</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eastAsia="仿宋_GB2312"/>
          <w:sz w:val="28"/>
          <w:szCs w:val="28"/>
          <w:lang w:val="en-US" w:eastAsia="zh-CN"/>
        </w:rPr>
      </w:pPr>
      <w:r>
        <w:rPr>
          <w:rFonts w:hint="eastAsia" w:ascii="仿宋_GB2312" w:eastAsia="仿宋_GB2312"/>
          <w:sz w:val="28"/>
          <w:szCs w:val="28"/>
        </w:rPr>
        <w:t>2023年</w:t>
      </w:r>
      <w:r>
        <w:rPr>
          <w:rFonts w:hint="eastAsia" w:ascii="仿宋_GB2312" w:eastAsia="仿宋_GB2312"/>
          <w:sz w:val="28"/>
          <w:szCs w:val="28"/>
          <w:highlight w:val="none"/>
        </w:rPr>
        <w:t>单位</w:t>
      </w:r>
      <w:r>
        <w:rPr>
          <w:rFonts w:hint="eastAsia" w:ascii="仿宋_GB2312" w:eastAsia="仿宋_GB2312"/>
          <w:sz w:val="28"/>
          <w:szCs w:val="28"/>
        </w:rPr>
        <w:t>预算安排购置车辆</w:t>
      </w:r>
      <w:r>
        <w:rPr>
          <w:rFonts w:hint="eastAsia" w:ascii="仿宋_GB2312" w:eastAsia="仿宋_GB2312"/>
          <w:sz w:val="28"/>
          <w:szCs w:val="28"/>
          <w:lang w:val="en-US" w:eastAsia="zh-CN"/>
        </w:rPr>
        <w:t>0</w:t>
      </w:r>
      <w:r>
        <w:rPr>
          <w:rFonts w:hint="eastAsia" w:ascii="仿宋_GB2312" w:eastAsia="仿宋_GB2312"/>
          <w:sz w:val="28"/>
          <w:szCs w:val="28"/>
        </w:rPr>
        <w:t>辆，安排购置单位价值200万元以上大型设备具体为：</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00" w:lineRule="exact"/>
        <w:ind w:firstLine="562" w:firstLineChars="200"/>
        <w:jc w:val="left"/>
        <w:textAlignment w:val="auto"/>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项目绩效情况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本单位</w:t>
      </w:r>
      <w:r>
        <w:rPr>
          <w:rFonts w:hint="eastAsia" w:ascii="仿宋_GB2312" w:eastAsia="仿宋_GB2312"/>
          <w:sz w:val="28"/>
          <w:szCs w:val="28"/>
          <w:lang w:val="en-US" w:eastAsia="zh-CN"/>
        </w:rPr>
        <w:t>本年度未安排</w:t>
      </w:r>
      <w:r>
        <w:rPr>
          <w:rFonts w:hint="eastAsia" w:ascii="仿宋_GB2312" w:eastAsia="仿宋_GB2312"/>
          <w:sz w:val="28"/>
          <w:szCs w:val="28"/>
        </w:rPr>
        <w:t>项目。</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黑体" w:eastAsia="黑体"/>
          <w:sz w:val="28"/>
          <w:szCs w:val="28"/>
        </w:rPr>
      </w:pPr>
      <w:r>
        <w:rPr>
          <w:rFonts w:hint="eastAsia" w:ascii="黑体" w:eastAsia="黑体"/>
          <w:sz w:val="28"/>
          <w:szCs w:val="28"/>
        </w:rPr>
        <w:t>二、“三公”经费预算情况说明</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2023年本单位“三公”经费</w:t>
      </w:r>
      <w:r>
        <w:rPr>
          <w:rFonts w:hint="eastAsia" w:ascii="仿宋_GB2312" w:eastAsia="仿宋_GB2312"/>
          <w:sz w:val="28"/>
          <w:szCs w:val="28"/>
          <w:lang w:val="en-US" w:eastAsia="zh-CN"/>
        </w:rPr>
        <w:t>财政拨款</w:t>
      </w:r>
      <w:r>
        <w:rPr>
          <w:rFonts w:hint="eastAsia" w:ascii="仿宋_GB2312" w:eastAsia="仿宋_GB2312"/>
          <w:sz w:val="28"/>
          <w:szCs w:val="28"/>
        </w:rPr>
        <w:t>安排0.00万元。其中:</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1．因公出国（境）经费0.00万元，比上年增加0.00万元。</w:t>
      </w:r>
      <w:r>
        <w:rPr>
          <w:rFonts w:hint="eastAsia" w:ascii="仿宋_GB2312" w:eastAsia="仿宋_GB2312"/>
          <w:sz w:val="28"/>
          <w:szCs w:val="28"/>
          <w:lang w:val="en-US" w:eastAsia="zh-CN"/>
        </w:rPr>
        <w:t>主要原因是与上年保持一致。</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2．公务接待费0.00万元，比上年增加0.00万元。</w:t>
      </w:r>
      <w:r>
        <w:rPr>
          <w:rFonts w:hint="eastAsia" w:ascii="仿宋_GB2312" w:eastAsia="仿宋_GB2312"/>
          <w:sz w:val="28"/>
          <w:szCs w:val="28"/>
          <w:lang w:val="en-US" w:eastAsia="zh-CN"/>
        </w:rPr>
        <w:t>主要原因是与上年保持一致。</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3．公务用车运行维护费0.00万元，比上年增加0.00万元。</w:t>
      </w:r>
      <w:r>
        <w:rPr>
          <w:rFonts w:hint="eastAsia" w:ascii="仿宋_GB2312" w:eastAsia="仿宋_GB2312"/>
          <w:sz w:val="28"/>
          <w:szCs w:val="28"/>
          <w:lang w:val="en-US" w:eastAsia="zh-CN"/>
        </w:rPr>
        <w:t>主要原因是与上年保持一致。</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4. 公务用车购置费0.00万元，比上年增加0.00万元。</w:t>
      </w:r>
      <w:r>
        <w:rPr>
          <w:rFonts w:hint="eastAsia" w:ascii="仿宋_GB2312" w:eastAsia="仿宋_GB2312"/>
          <w:sz w:val="28"/>
          <w:szCs w:val="28"/>
          <w:lang w:val="en-US" w:eastAsia="zh-CN"/>
        </w:rPr>
        <w:t>主要原因是与上年保持一致。</w:t>
      </w:r>
    </w:p>
    <w:p>
      <w:pPr>
        <w:pStyle w:val="8"/>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第四部分  名词解释</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黑体" w:eastAsia="黑体"/>
          <w:sz w:val="28"/>
          <w:szCs w:val="28"/>
        </w:rPr>
      </w:pPr>
      <w:r>
        <w:rPr>
          <w:rFonts w:hint="eastAsia" w:ascii="黑体" w:eastAsia="黑体"/>
          <w:sz w:val="28"/>
          <w:szCs w:val="28"/>
        </w:rPr>
        <w:t>一、收入科目</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（一）财政拨款：指市级财政当年拨付的资金。</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黑体" w:eastAsia="黑体"/>
          <w:sz w:val="28"/>
          <w:szCs w:val="28"/>
        </w:rPr>
      </w:pPr>
      <w:r>
        <w:rPr>
          <w:rFonts w:hint="eastAsia" w:ascii="黑体" w:eastAsia="黑体"/>
          <w:sz w:val="28"/>
          <w:szCs w:val="28"/>
        </w:rPr>
        <w:t>二、支出科目</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）文化旅游体育与传媒支出（类）文化和旅游（款）群众文化（项）：反映群众文化方面的支出，包括基层文化馆（站）、群众艺术馆支出等；</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）社会保障和就业支出（类）行政事业单位养老支出（款）事业单位离退休（项）：反映事业单位开支的离退休经费；</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）社会保障和就业支出（类）行政事业单位养老支出（款）机关事业单位职业年金缴费支出（项）：反映机关事业单位实施养老保险制度由单位实际缴纳的职业年金支出；</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）住房保障支出（类）住房改革支出（款）住房公积金（项）：反映行政事业单位按人力资源和社会保障部、财政部规定的基本工资和津贴补贴以及规定比例为职工缴纳的住房公积金；</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）住房保障支出（类）住房改革支出（款）购房补贴（项）：反映按房改政策规定，行政事业单位向符合条件职工（含离退休人员）、军队（含武警）向转役复员离退休人员发放的用于购买住房的补贴。</w:t>
      </w:r>
      <w:bookmarkStart w:id="1" w:name="_GoBack"/>
      <w:bookmarkEnd w:id="1"/>
    </w:p>
    <w:sectPr>
      <w:headerReference r:id="rId3" w:type="default"/>
      <w:footerReference r:id="rId4" w:type="default"/>
      <w:footerReference r:id="rId5" w:type="even"/>
      <w:pgSz w:w="11906" w:h="16838"/>
      <w:pgMar w:top="2098" w:right="1474" w:bottom="1985" w:left="1588" w:header="851" w:footer="992" w:gutter="0"/>
      <w:cols w:space="720" w:num="1"/>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numPr>
        <w:ins w:id="0" w:author="微软用户" w:date="2021-03-09T15:45:00Z"/>
      </w:numPr>
      <w:rPr>
        <w:rStyle w:val="12"/>
        <w:rFonts w:ascii="宋体" w:hAnsi="宋体"/>
        <w:sz w:val="28"/>
        <w:szCs w:val="28"/>
      </w:rPr>
    </w:pP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BBF536"/>
    <w:multiLevelType w:val="singleLevel"/>
    <w:tmpl w:val="50BBF536"/>
    <w:lvl w:ilvl="0" w:tentative="0">
      <w:start w:val="5"/>
      <w:numFmt w:val="chineseCounting"/>
      <w:suff w:val="nothing"/>
      <w:lvlText w:val="（%1）"/>
      <w:lvlJc w:val="left"/>
      <w:rPr>
        <w:rFonts w:hint="eastAsia" w:ascii="楷体_GB2312" w:hAnsi="楷体_GB2312" w:eastAsia="楷体_GB2312" w:cs="楷体_GB2312"/>
        <w:b/>
        <w:bCs/>
      </w:rPr>
    </w:lvl>
  </w:abstractNum>
  <w:abstractNum w:abstractNumId="1">
    <w:nsid w:val="6ED38962"/>
    <w:multiLevelType w:val="singleLevel"/>
    <w:tmpl w:val="6ED38962"/>
    <w:lvl w:ilvl="0" w:tentative="0">
      <w:start w:val="9"/>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evenAndOddHeaders w:val="1"/>
  <w:drawingGridHorizontalSpacing w:val="158"/>
  <w:drawingGridVerticalSpacing w:val="57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jQ3ZjM2NzY4YjQyMmFkM2UxODYxMDM0Y2ZiZDcifQ=="/>
  </w:docVars>
  <w:rsids>
    <w:rsidRoot w:val="00827406"/>
    <w:rsid w:val="00020BE9"/>
    <w:rsid w:val="00041DE4"/>
    <w:rsid w:val="00047EE4"/>
    <w:rsid w:val="0005729F"/>
    <w:rsid w:val="000B5563"/>
    <w:rsid w:val="000B587C"/>
    <w:rsid w:val="000C39C7"/>
    <w:rsid w:val="000C7357"/>
    <w:rsid w:val="000D2430"/>
    <w:rsid w:val="000F0A30"/>
    <w:rsid w:val="00106D31"/>
    <w:rsid w:val="001239BF"/>
    <w:rsid w:val="00192373"/>
    <w:rsid w:val="001A78D7"/>
    <w:rsid w:val="001B641C"/>
    <w:rsid w:val="001F5158"/>
    <w:rsid w:val="001F6644"/>
    <w:rsid w:val="00210FB0"/>
    <w:rsid w:val="002201B1"/>
    <w:rsid w:val="002206BF"/>
    <w:rsid w:val="0024611C"/>
    <w:rsid w:val="00251FCC"/>
    <w:rsid w:val="002873C8"/>
    <w:rsid w:val="002C01E5"/>
    <w:rsid w:val="002C7E90"/>
    <w:rsid w:val="002E265B"/>
    <w:rsid w:val="002F1E67"/>
    <w:rsid w:val="00317F48"/>
    <w:rsid w:val="00332AE9"/>
    <w:rsid w:val="003511BF"/>
    <w:rsid w:val="00363722"/>
    <w:rsid w:val="0037232A"/>
    <w:rsid w:val="00384E4E"/>
    <w:rsid w:val="003C05CE"/>
    <w:rsid w:val="003C2941"/>
    <w:rsid w:val="003C56F1"/>
    <w:rsid w:val="00413D6A"/>
    <w:rsid w:val="00416E8D"/>
    <w:rsid w:val="0042450A"/>
    <w:rsid w:val="00466EA5"/>
    <w:rsid w:val="004C4D62"/>
    <w:rsid w:val="004F7FF5"/>
    <w:rsid w:val="00512B52"/>
    <w:rsid w:val="005164A2"/>
    <w:rsid w:val="0053699C"/>
    <w:rsid w:val="00544ECE"/>
    <w:rsid w:val="00567174"/>
    <w:rsid w:val="0059021E"/>
    <w:rsid w:val="00592ECE"/>
    <w:rsid w:val="005B40FD"/>
    <w:rsid w:val="005D1105"/>
    <w:rsid w:val="005D191B"/>
    <w:rsid w:val="005E1D51"/>
    <w:rsid w:val="005E6E2F"/>
    <w:rsid w:val="005F2EA2"/>
    <w:rsid w:val="00616BE5"/>
    <w:rsid w:val="00617321"/>
    <w:rsid w:val="0063638E"/>
    <w:rsid w:val="00646DFE"/>
    <w:rsid w:val="00652AE0"/>
    <w:rsid w:val="006664A7"/>
    <w:rsid w:val="00695227"/>
    <w:rsid w:val="006A2414"/>
    <w:rsid w:val="006A52DA"/>
    <w:rsid w:val="006A68AA"/>
    <w:rsid w:val="006C4C04"/>
    <w:rsid w:val="006C7250"/>
    <w:rsid w:val="006D7F9B"/>
    <w:rsid w:val="006E3DD9"/>
    <w:rsid w:val="006E73BD"/>
    <w:rsid w:val="006F2E87"/>
    <w:rsid w:val="0073040F"/>
    <w:rsid w:val="0074733C"/>
    <w:rsid w:val="007707C8"/>
    <w:rsid w:val="00780143"/>
    <w:rsid w:val="00793837"/>
    <w:rsid w:val="007A0892"/>
    <w:rsid w:val="007B76BC"/>
    <w:rsid w:val="007C052B"/>
    <w:rsid w:val="007D4C23"/>
    <w:rsid w:val="007F5EDB"/>
    <w:rsid w:val="00821A61"/>
    <w:rsid w:val="00823518"/>
    <w:rsid w:val="00827406"/>
    <w:rsid w:val="00834B8C"/>
    <w:rsid w:val="008376AA"/>
    <w:rsid w:val="008B042E"/>
    <w:rsid w:val="008B2755"/>
    <w:rsid w:val="008D20E6"/>
    <w:rsid w:val="009219A3"/>
    <w:rsid w:val="009276EE"/>
    <w:rsid w:val="00947F78"/>
    <w:rsid w:val="009668CF"/>
    <w:rsid w:val="00973D8F"/>
    <w:rsid w:val="009C06CD"/>
    <w:rsid w:val="009C7ADE"/>
    <w:rsid w:val="009D1011"/>
    <w:rsid w:val="009E0539"/>
    <w:rsid w:val="00A077D5"/>
    <w:rsid w:val="00A2361D"/>
    <w:rsid w:val="00A32F07"/>
    <w:rsid w:val="00A4659B"/>
    <w:rsid w:val="00A51CC1"/>
    <w:rsid w:val="00A73C33"/>
    <w:rsid w:val="00A96F1A"/>
    <w:rsid w:val="00A97272"/>
    <w:rsid w:val="00AA7BBF"/>
    <w:rsid w:val="00AC69A2"/>
    <w:rsid w:val="00AD21C6"/>
    <w:rsid w:val="00AE0D4A"/>
    <w:rsid w:val="00AE3375"/>
    <w:rsid w:val="00AF4B1C"/>
    <w:rsid w:val="00B621B9"/>
    <w:rsid w:val="00B62E99"/>
    <w:rsid w:val="00B82BF7"/>
    <w:rsid w:val="00BA0FCF"/>
    <w:rsid w:val="00BA10D6"/>
    <w:rsid w:val="00BA735B"/>
    <w:rsid w:val="00BB1EAC"/>
    <w:rsid w:val="00BC6007"/>
    <w:rsid w:val="00BD16CD"/>
    <w:rsid w:val="00BD56F0"/>
    <w:rsid w:val="00BE7E6F"/>
    <w:rsid w:val="00C128D3"/>
    <w:rsid w:val="00C55DF9"/>
    <w:rsid w:val="00C60CAF"/>
    <w:rsid w:val="00C6511F"/>
    <w:rsid w:val="00C77DC0"/>
    <w:rsid w:val="00C817AE"/>
    <w:rsid w:val="00C91A63"/>
    <w:rsid w:val="00C91AAD"/>
    <w:rsid w:val="00C92FB0"/>
    <w:rsid w:val="00CA11EE"/>
    <w:rsid w:val="00CA1FFD"/>
    <w:rsid w:val="00CD08BB"/>
    <w:rsid w:val="00CD19C5"/>
    <w:rsid w:val="00CE7F4F"/>
    <w:rsid w:val="00CF25A9"/>
    <w:rsid w:val="00CF5556"/>
    <w:rsid w:val="00D157A1"/>
    <w:rsid w:val="00D519BC"/>
    <w:rsid w:val="00D56534"/>
    <w:rsid w:val="00D73587"/>
    <w:rsid w:val="00DA13A2"/>
    <w:rsid w:val="00DD53DF"/>
    <w:rsid w:val="00DE7C22"/>
    <w:rsid w:val="00DF07B8"/>
    <w:rsid w:val="00DF6B46"/>
    <w:rsid w:val="00E6672B"/>
    <w:rsid w:val="00E70B60"/>
    <w:rsid w:val="00E85808"/>
    <w:rsid w:val="00E8766E"/>
    <w:rsid w:val="00E955DD"/>
    <w:rsid w:val="00EA2F93"/>
    <w:rsid w:val="00EB5552"/>
    <w:rsid w:val="00EC2F77"/>
    <w:rsid w:val="00EE264F"/>
    <w:rsid w:val="00EE6195"/>
    <w:rsid w:val="00F031B5"/>
    <w:rsid w:val="00F21D74"/>
    <w:rsid w:val="00F37447"/>
    <w:rsid w:val="00F6543E"/>
    <w:rsid w:val="00FF2CDD"/>
    <w:rsid w:val="01E973A8"/>
    <w:rsid w:val="02651211"/>
    <w:rsid w:val="03817505"/>
    <w:rsid w:val="03A06329"/>
    <w:rsid w:val="04243315"/>
    <w:rsid w:val="0592455B"/>
    <w:rsid w:val="0613359F"/>
    <w:rsid w:val="06C63B4A"/>
    <w:rsid w:val="06D53145"/>
    <w:rsid w:val="07D9074F"/>
    <w:rsid w:val="08424FEB"/>
    <w:rsid w:val="084B7E2A"/>
    <w:rsid w:val="08696E65"/>
    <w:rsid w:val="08E94A22"/>
    <w:rsid w:val="094218EA"/>
    <w:rsid w:val="09910C0D"/>
    <w:rsid w:val="09E879F8"/>
    <w:rsid w:val="09EF276F"/>
    <w:rsid w:val="0AC3152E"/>
    <w:rsid w:val="0AD415FF"/>
    <w:rsid w:val="0B07212C"/>
    <w:rsid w:val="0B5F0147"/>
    <w:rsid w:val="0BDA5F58"/>
    <w:rsid w:val="0DD11B04"/>
    <w:rsid w:val="0DD33B18"/>
    <w:rsid w:val="0E17139F"/>
    <w:rsid w:val="0E4A4433"/>
    <w:rsid w:val="105D2E19"/>
    <w:rsid w:val="108C04FB"/>
    <w:rsid w:val="10E64B18"/>
    <w:rsid w:val="113A67A5"/>
    <w:rsid w:val="11BF27E5"/>
    <w:rsid w:val="12DD4625"/>
    <w:rsid w:val="12EB2676"/>
    <w:rsid w:val="139A0DDA"/>
    <w:rsid w:val="13E23EEA"/>
    <w:rsid w:val="140D106C"/>
    <w:rsid w:val="1431636E"/>
    <w:rsid w:val="143C3D7F"/>
    <w:rsid w:val="15C57FB5"/>
    <w:rsid w:val="163336EE"/>
    <w:rsid w:val="16851F87"/>
    <w:rsid w:val="169A2C03"/>
    <w:rsid w:val="16E73EF9"/>
    <w:rsid w:val="174D5E80"/>
    <w:rsid w:val="17EF0E6D"/>
    <w:rsid w:val="18C71094"/>
    <w:rsid w:val="19B155E2"/>
    <w:rsid w:val="1B3C137C"/>
    <w:rsid w:val="1BA9378E"/>
    <w:rsid w:val="1BF1415A"/>
    <w:rsid w:val="1C455126"/>
    <w:rsid w:val="1C7F6532"/>
    <w:rsid w:val="1C9668D5"/>
    <w:rsid w:val="1CC33CF7"/>
    <w:rsid w:val="1E641DBE"/>
    <w:rsid w:val="1EE3217F"/>
    <w:rsid w:val="1F0334FC"/>
    <w:rsid w:val="1F7B64B2"/>
    <w:rsid w:val="1F7D4776"/>
    <w:rsid w:val="20924340"/>
    <w:rsid w:val="20F67537"/>
    <w:rsid w:val="211467B3"/>
    <w:rsid w:val="211E5376"/>
    <w:rsid w:val="217338F8"/>
    <w:rsid w:val="238B5858"/>
    <w:rsid w:val="23C54AE2"/>
    <w:rsid w:val="24882ECD"/>
    <w:rsid w:val="252208CD"/>
    <w:rsid w:val="25D73D8B"/>
    <w:rsid w:val="261C6242"/>
    <w:rsid w:val="266D15EF"/>
    <w:rsid w:val="26971CDA"/>
    <w:rsid w:val="26F57609"/>
    <w:rsid w:val="27980F8C"/>
    <w:rsid w:val="290D1799"/>
    <w:rsid w:val="29305D1E"/>
    <w:rsid w:val="29A13B91"/>
    <w:rsid w:val="2A0C618E"/>
    <w:rsid w:val="2A3419FD"/>
    <w:rsid w:val="2A4A6477"/>
    <w:rsid w:val="2A4E6BE6"/>
    <w:rsid w:val="2AEC4F1A"/>
    <w:rsid w:val="2B0F4FDD"/>
    <w:rsid w:val="2BC6242D"/>
    <w:rsid w:val="2C4D1BEC"/>
    <w:rsid w:val="2DEE456D"/>
    <w:rsid w:val="2EB81484"/>
    <w:rsid w:val="2EEB71F5"/>
    <w:rsid w:val="2F530C99"/>
    <w:rsid w:val="30787C26"/>
    <w:rsid w:val="312A0FFE"/>
    <w:rsid w:val="316B645B"/>
    <w:rsid w:val="33EF7BBA"/>
    <w:rsid w:val="33F132D8"/>
    <w:rsid w:val="34282D68"/>
    <w:rsid w:val="34545B05"/>
    <w:rsid w:val="34A53353"/>
    <w:rsid w:val="34C75F13"/>
    <w:rsid w:val="34E123B4"/>
    <w:rsid w:val="35030C20"/>
    <w:rsid w:val="35475838"/>
    <w:rsid w:val="356A41DC"/>
    <w:rsid w:val="35A311CB"/>
    <w:rsid w:val="35AF4436"/>
    <w:rsid w:val="35DD5FA9"/>
    <w:rsid w:val="35E80533"/>
    <w:rsid w:val="36D9028D"/>
    <w:rsid w:val="37051D4B"/>
    <w:rsid w:val="371917C3"/>
    <w:rsid w:val="378700C7"/>
    <w:rsid w:val="37923082"/>
    <w:rsid w:val="39053268"/>
    <w:rsid w:val="395F4A3B"/>
    <w:rsid w:val="39FA42D5"/>
    <w:rsid w:val="3A160584"/>
    <w:rsid w:val="3A93767C"/>
    <w:rsid w:val="3AB57D7D"/>
    <w:rsid w:val="3AF808ED"/>
    <w:rsid w:val="3BF02777"/>
    <w:rsid w:val="3C120CA5"/>
    <w:rsid w:val="3C1F7420"/>
    <w:rsid w:val="3C4E0A62"/>
    <w:rsid w:val="3CD0609A"/>
    <w:rsid w:val="3DBE087E"/>
    <w:rsid w:val="3DC20F2E"/>
    <w:rsid w:val="3E316625"/>
    <w:rsid w:val="3E9154B3"/>
    <w:rsid w:val="3EF66783"/>
    <w:rsid w:val="406904BD"/>
    <w:rsid w:val="40C435A3"/>
    <w:rsid w:val="42B524E3"/>
    <w:rsid w:val="42F56A22"/>
    <w:rsid w:val="43883AFB"/>
    <w:rsid w:val="43C12CC8"/>
    <w:rsid w:val="443F6E95"/>
    <w:rsid w:val="444A03B2"/>
    <w:rsid w:val="444D0081"/>
    <w:rsid w:val="447810DF"/>
    <w:rsid w:val="455B48A7"/>
    <w:rsid w:val="45E47F83"/>
    <w:rsid w:val="467647D7"/>
    <w:rsid w:val="46852545"/>
    <w:rsid w:val="46D540D5"/>
    <w:rsid w:val="47254F9E"/>
    <w:rsid w:val="4789165F"/>
    <w:rsid w:val="47AF5FFA"/>
    <w:rsid w:val="484A1E5F"/>
    <w:rsid w:val="48544A5B"/>
    <w:rsid w:val="48DF5B11"/>
    <w:rsid w:val="4953491D"/>
    <w:rsid w:val="49C653FD"/>
    <w:rsid w:val="4A1B2B37"/>
    <w:rsid w:val="4A3D37F0"/>
    <w:rsid w:val="4B2E0001"/>
    <w:rsid w:val="4B935782"/>
    <w:rsid w:val="4BBA60D7"/>
    <w:rsid w:val="4C52352E"/>
    <w:rsid w:val="4CA21D7F"/>
    <w:rsid w:val="4CD8788C"/>
    <w:rsid w:val="4E654E08"/>
    <w:rsid w:val="4E8E005C"/>
    <w:rsid w:val="4FAD7D62"/>
    <w:rsid w:val="4FC5634F"/>
    <w:rsid w:val="50246AEF"/>
    <w:rsid w:val="502F082E"/>
    <w:rsid w:val="505D5837"/>
    <w:rsid w:val="509C06DD"/>
    <w:rsid w:val="50AC2E72"/>
    <w:rsid w:val="50D7087D"/>
    <w:rsid w:val="5163788C"/>
    <w:rsid w:val="521E2555"/>
    <w:rsid w:val="531A1BBA"/>
    <w:rsid w:val="53B06BFE"/>
    <w:rsid w:val="54231ECA"/>
    <w:rsid w:val="54B65011"/>
    <w:rsid w:val="551955FB"/>
    <w:rsid w:val="562D5B2A"/>
    <w:rsid w:val="56CD39D1"/>
    <w:rsid w:val="573B1E6F"/>
    <w:rsid w:val="578B31BF"/>
    <w:rsid w:val="593C7E1F"/>
    <w:rsid w:val="596D6DE2"/>
    <w:rsid w:val="59B30A4B"/>
    <w:rsid w:val="5AAB665B"/>
    <w:rsid w:val="5AE95664"/>
    <w:rsid w:val="5AF74558"/>
    <w:rsid w:val="5B1A53D9"/>
    <w:rsid w:val="5B5C306C"/>
    <w:rsid w:val="5B8D627F"/>
    <w:rsid w:val="5BF413F8"/>
    <w:rsid w:val="5C3F0522"/>
    <w:rsid w:val="5D620D9C"/>
    <w:rsid w:val="5D9B6416"/>
    <w:rsid w:val="5DFB608C"/>
    <w:rsid w:val="5ED247BB"/>
    <w:rsid w:val="5F8D0A4F"/>
    <w:rsid w:val="60A779E5"/>
    <w:rsid w:val="61601C5A"/>
    <w:rsid w:val="6169332E"/>
    <w:rsid w:val="619A4DED"/>
    <w:rsid w:val="6216718A"/>
    <w:rsid w:val="62307000"/>
    <w:rsid w:val="6299006B"/>
    <w:rsid w:val="62D22D7C"/>
    <w:rsid w:val="63143AB5"/>
    <w:rsid w:val="64A91127"/>
    <w:rsid w:val="64F23BF3"/>
    <w:rsid w:val="65C65B08"/>
    <w:rsid w:val="663B21E3"/>
    <w:rsid w:val="664D3C1B"/>
    <w:rsid w:val="66667BDF"/>
    <w:rsid w:val="689C6999"/>
    <w:rsid w:val="68C02AB8"/>
    <w:rsid w:val="68E776C8"/>
    <w:rsid w:val="69AC4554"/>
    <w:rsid w:val="69D01850"/>
    <w:rsid w:val="6A427E2C"/>
    <w:rsid w:val="6AA938F1"/>
    <w:rsid w:val="6AB86EE2"/>
    <w:rsid w:val="6CC37330"/>
    <w:rsid w:val="6CE70811"/>
    <w:rsid w:val="6E5D7F45"/>
    <w:rsid w:val="6F4C4067"/>
    <w:rsid w:val="70113542"/>
    <w:rsid w:val="701F1D09"/>
    <w:rsid w:val="70550BAE"/>
    <w:rsid w:val="705C09E9"/>
    <w:rsid w:val="707B1AEE"/>
    <w:rsid w:val="70800C7B"/>
    <w:rsid w:val="71085C35"/>
    <w:rsid w:val="714051A9"/>
    <w:rsid w:val="7156327B"/>
    <w:rsid w:val="718056A4"/>
    <w:rsid w:val="719732BD"/>
    <w:rsid w:val="71EE68BF"/>
    <w:rsid w:val="748401D4"/>
    <w:rsid w:val="74A311D9"/>
    <w:rsid w:val="74CE7D69"/>
    <w:rsid w:val="74DF45E6"/>
    <w:rsid w:val="75624B9A"/>
    <w:rsid w:val="75BE7144"/>
    <w:rsid w:val="76827BAF"/>
    <w:rsid w:val="76864D40"/>
    <w:rsid w:val="77494B70"/>
    <w:rsid w:val="778F0CF5"/>
    <w:rsid w:val="780115FE"/>
    <w:rsid w:val="78975D1B"/>
    <w:rsid w:val="78CB47AC"/>
    <w:rsid w:val="796D0F86"/>
    <w:rsid w:val="7A1D10E6"/>
    <w:rsid w:val="7A2B7F72"/>
    <w:rsid w:val="7ACD35EA"/>
    <w:rsid w:val="7B0C7CBA"/>
    <w:rsid w:val="7B8D615D"/>
    <w:rsid w:val="7BF33FB5"/>
    <w:rsid w:val="7C344C92"/>
    <w:rsid w:val="7D406F8C"/>
    <w:rsid w:val="7DBF3E7C"/>
    <w:rsid w:val="7DC809BE"/>
    <w:rsid w:val="7E2D3894"/>
    <w:rsid w:val="7ED8685D"/>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eastAsia="宋体" w:cs="Times New Roman"/>
      <w:b/>
      <w:bCs/>
      <w:sz w:val="32"/>
      <w:szCs w:val="32"/>
    </w:rPr>
  </w:style>
  <w:style w:type="paragraph" w:styleId="3">
    <w:name w:val="Body Text Indent"/>
    <w:basedOn w:val="1"/>
    <w:qFormat/>
    <w:uiPriority w:val="0"/>
    <w:pPr>
      <w:ind w:firstLine="630"/>
    </w:p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3"/>
    <w:qFormat/>
    <w:uiPriority w:val="0"/>
    <w:pPr>
      <w:ind w:left="200" w:leftChars="200"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8</Pages>
  <Words>3374</Words>
  <Characters>3662</Characters>
  <Lines>3</Lines>
  <Paragraphs>8</Paragraphs>
  <TotalTime>7</TotalTime>
  <ScaleCrop>false</ScaleCrop>
  <LinksUpToDate>false</LinksUpToDate>
  <CharactersWithSpaces>3687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2022-03-02T01:01:00Z</dcterms:created>
  <dc:creator>余超</dc:creator>
  <cp:lastModifiedBy>青色。</cp:lastModifiedBy>
  <cp:lastPrinted>2023-03-31T06:30:00Z</cp:lastPrinted>
  <dcterms:modified xsi:type="dcterms:W3CDTF">2023-04-07T01:16:08Z</dcterms:modified>
  <dc:title>南昌市财政局</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743AE541A44C4C71B7D76584AF2BCB15</vt:lpwstr>
  </property>
</Properties>
</file>